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16AA4C26"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621422">
        <w:rPr>
          <w:rStyle w:val="normaltextrun"/>
          <w:rFonts w:ascii="Calibri" w:hAnsi="Calibri" w:cs="Calibri"/>
          <w:color w:val="000000"/>
        </w:rPr>
        <w:t>.</w:t>
      </w:r>
      <w:r>
        <w:rPr>
          <w:rStyle w:val="normaltextrun"/>
          <w:rFonts w:ascii="Calibri" w:hAnsi="Calibri" w:cs="Calibri"/>
          <w:color w:val="000000"/>
        </w:rPr>
        <w:t xml:space="preserve">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w:t>
            </w:r>
            <w:proofErr w:type="gramStart"/>
            <w:r w:rsidRPr="00503132">
              <w:rPr>
                <w:rFonts w:asciiTheme="minorHAnsi" w:hAnsiTheme="minorHAnsi" w:cstheme="minorHAnsi"/>
                <w:sz w:val="22"/>
                <w:szCs w:val="22"/>
              </w:rPr>
              <w:t>date</w:t>
            </w:r>
            <w:proofErr w:type="gramEnd"/>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63544F6">
        <w:tc>
          <w:tcPr>
            <w:tcW w:w="10800" w:type="dxa"/>
            <w:tcBorders>
              <w:bottom w:val="single" w:sz="4" w:space="0" w:color="auto"/>
            </w:tcBorders>
          </w:tcPr>
          <w:p w14:paraId="1D7BA5C7" w14:textId="3025D975"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271E4B">
              <w:rPr>
                <w:rFonts w:asciiTheme="minorHAnsi" w:hAnsiTheme="minorHAnsi" w:cstheme="minorHAnsi"/>
                <w:b/>
                <w:sz w:val="22"/>
              </w:rPr>
              <w:t>24-</w:t>
            </w:r>
            <w:r w:rsidR="008C20FE">
              <w:rPr>
                <w:rFonts w:asciiTheme="minorHAnsi" w:hAnsiTheme="minorHAnsi" w:cstheme="minorHAnsi"/>
                <w:b/>
                <w:sz w:val="22"/>
              </w:rPr>
              <w:t>76232</w:t>
            </w:r>
          </w:p>
        </w:tc>
      </w:tr>
      <w:tr w:rsidR="00120B5D" w:rsidRPr="00981026" w14:paraId="4531685F" w14:textId="77777777" w:rsidTr="663544F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63544F6">
        <w:tc>
          <w:tcPr>
            <w:tcW w:w="10800" w:type="dxa"/>
            <w:tcBorders>
              <w:bottom w:val="single" w:sz="4" w:space="0" w:color="auto"/>
            </w:tcBorders>
          </w:tcPr>
          <w:p w14:paraId="4B162558" w14:textId="1694E7F7" w:rsidR="00120B5D" w:rsidRPr="00981026" w:rsidRDefault="00120B5D" w:rsidP="663544F6">
            <w:pPr>
              <w:tabs>
                <w:tab w:val="left" w:pos="390"/>
              </w:tabs>
              <w:rPr>
                <w:rFonts w:asciiTheme="minorHAnsi" w:hAnsiTheme="minorHAnsi" w:cstheme="minorBidi"/>
                <w:b/>
                <w:bCs/>
                <w:sz w:val="22"/>
                <w:szCs w:val="22"/>
              </w:rPr>
            </w:pPr>
            <w:r w:rsidRPr="663544F6">
              <w:rPr>
                <w:rFonts w:asciiTheme="minorHAnsi" w:hAnsiTheme="minorHAnsi" w:cstheme="minorBidi"/>
                <w:b/>
                <w:bCs/>
                <w:sz w:val="22"/>
                <w:szCs w:val="22"/>
              </w:rPr>
              <w:t>TOTAL BID AMOUNT:</w:t>
            </w:r>
            <w:r w:rsidR="31529CEC" w:rsidRPr="663544F6">
              <w:rPr>
                <w:rFonts w:asciiTheme="minorHAnsi" w:hAnsiTheme="minorHAnsi" w:cstheme="minorBidi"/>
                <w:b/>
                <w:bCs/>
                <w:sz w:val="22"/>
                <w:szCs w:val="22"/>
              </w:rPr>
              <w:t xml:space="preserve"> </w:t>
            </w:r>
            <w:ins w:id="5" w:author="sshd sshd" w:date="2023-12-08T12:27:00Z">
              <w:r w:rsidR="008B18DC">
                <w:rPr>
                  <w:rFonts w:asciiTheme="minorHAnsi" w:hAnsiTheme="minorHAnsi" w:cstheme="minorBidi"/>
                  <w:b/>
                  <w:bCs/>
                  <w:sz w:val="22"/>
                  <w:szCs w:val="22"/>
                </w:rPr>
                <w:t xml:space="preserve"> Not applicable</w:t>
              </w:r>
            </w:ins>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CCD18" w14:textId="77777777" w:rsidR="00A01CB9" w:rsidRDefault="00A01CB9">
      <w:pPr>
        <w:spacing w:line="20" w:lineRule="exact"/>
      </w:pPr>
    </w:p>
  </w:endnote>
  <w:endnote w:type="continuationSeparator" w:id="0">
    <w:p w14:paraId="02E383BA" w14:textId="77777777" w:rsidR="00A01CB9" w:rsidRDefault="00A01CB9">
      <w:r>
        <w:t xml:space="preserve"> </w:t>
      </w:r>
    </w:p>
  </w:endnote>
  <w:endnote w:type="continuationNotice" w:id="1">
    <w:p w14:paraId="75EBB791" w14:textId="77777777" w:rsidR="00A01CB9" w:rsidRDefault="00A01CB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F6235" w14:textId="77777777" w:rsidR="00A01CB9" w:rsidRDefault="00A01CB9">
      <w:r>
        <w:separator/>
      </w:r>
    </w:p>
  </w:footnote>
  <w:footnote w:type="continuationSeparator" w:id="0">
    <w:p w14:paraId="2FE43227" w14:textId="77777777" w:rsidR="00A01CB9" w:rsidRDefault="00A01CB9">
      <w:r>
        <w:continuationSeparator/>
      </w:r>
    </w:p>
  </w:footnote>
  <w:footnote w:type="continuationNotice" w:id="1">
    <w:p w14:paraId="17C39120" w14:textId="77777777" w:rsidR="00A01CB9" w:rsidRDefault="00A01CB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shd sshd">
    <w15:presenceInfo w15:providerId="Windows Live" w15:userId="cce8e733189874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1E4B"/>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19F6"/>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1422"/>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B51EF"/>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18DC"/>
    <w:rsid w:val="008B418F"/>
    <w:rsid w:val="008B7152"/>
    <w:rsid w:val="008C20FE"/>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1CB9"/>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A6673"/>
    <w:rsid w:val="00DB25F4"/>
    <w:rsid w:val="00DB686A"/>
    <w:rsid w:val="00DB6D55"/>
    <w:rsid w:val="00DC1D7C"/>
    <w:rsid w:val="00DC3A92"/>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14C11"/>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9E112D9"/>
    <w:rsid w:val="2AA28CDC"/>
    <w:rsid w:val="2C3E5D3D"/>
    <w:rsid w:val="2DDA2D9E"/>
    <w:rsid w:val="300C3474"/>
    <w:rsid w:val="31529CEC"/>
    <w:rsid w:val="34259FD9"/>
    <w:rsid w:val="3514DC26"/>
    <w:rsid w:val="35E53F83"/>
    <w:rsid w:val="3924A5AA"/>
    <w:rsid w:val="3924CDCB"/>
    <w:rsid w:val="3DF83EEE"/>
    <w:rsid w:val="48DD9A04"/>
    <w:rsid w:val="491E0117"/>
    <w:rsid w:val="493AF195"/>
    <w:rsid w:val="4AAE73E9"/>
    <w:rsid w:val="4BD436B4"/>
    <w:rsid w:val="4BE5B3F5"/>
    <w:rsid w:val="4E8A6C51"/>
    <w:rsid w:val="5084CDAF"/>
    <w:rsid w:val="5379D5C7"/>
    <w:rsid w:val="571BFD74"/>
    <w:rsid w:val="5D6350B7"/>
    <w:rsid w:val="600DD359"/>
    <w:rsid w:val="60772230"/>
    <w:rsid w:val="60AEC27D"/>
    <w:rsid w:val="6229B620"/>
    <w:rsid w:val="62EFFA55"/>
    <w:rsid w:val="63AEC2F2"/>
    <w:rsid w:val="663544F6"/>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539C0F93-7DFA-47DB-9883-71E22D02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672E331C8C1FA4AA0EA34309BB0B054" ma:contentTypeVersion="3" ma:contentTypeDescription="Create a new document." ma:contentTypeScope="" ma:versionID="3968cd4c191c33e07b09c6fbf28d52f5">
  <xsd:schema xmlns:xsd="http://www.w3.org/2001/XMLSchema" xmlns:xs="http://www.w3.org/2001/XMLSchema" xmlns:p="http://schemas.microsoft.com/office/2006/metadata/properties" xmlns:ns2="f28e0b87-87bd-4473-a9f4-dcd51a65107d" targetNamespace="http://schemas.microsoft.com/office/2006/metadata/properties" ma:root="true" ma:fieldsID="d8df90e26b85f87ea1e2c7f253a0abf2" ns2:_="">
    <xsd:import namespace="f28e0b87-87bd-4473-a9f4-dcd51a6510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e0b87-87bd-4473-a9f4-dcd51a651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41504A-3BFD-42DB-8084-07F472AA3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e0b87-87bd-4473-a9f4-dcd51a651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872</Words>
  <Characters>4975</Characters>
  <Application>Microsoft Office Word</Application>
  <DocSecurity>0</DocSecurity>
  <Lines>41</Lines>
  <Paragraphs>11</Paragraphs>
  <ScaleCrop>false</ScaleCrop>
  <Company>State of Indiana</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subject/>
  <dc:creator>jhelmer</dc:creator>
  <cp:keywords/>
  <cp:lastModifiedBy>sshd sshd</cp:lastModifiedBy>
  <cp:revision>2</cp:revision>
  <cp:lastPrinted>2014-07-02T17:29:00Z</cp:lastPrinted>
  <dcterms:created xsi:type="dcterms:W3CDTF">2023-12-08T17:27:00Z</dcterms:created>
  <dcterms:modified xsi:type="dcterms:W3CDTF">2023-12-08T17:27:00Z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0x0101008672E331C8C1FA4AA0EA34309BB0B054</vt:lpwstr>
  </property>
</Properties>
</file>